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https://projektai.intranet.litgrid.eu/PWA/330%20kV%20OL%20Jelgava-Šiauliai%20(Šiauliai-Mūša)%20rekonstravimas/_layouts/15/DocIdRedir.aspx?ID=PVIS-295611874-31</Url>
      <Description>PVIS-295611874-31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PVIS-295611874-31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28AC7D-15F9-4CB3-9B7F-B74928D695B5}"/>
</file>

<file path=customXml/itemProps3.xml><?xml version="1.0" encoding="utf-8"?>
<ds:datastoreItem xmlns:ds="http://schemas.openxmlformats.org/officeDocument/2006/customXml" ds:itemID="{0437769E-ECDF-4029-AFB0-FFCA6E0EB06A}"/>
</file>

<file path=customXml/itemProps4.xml><?xml version="1.0" encoding="utf-8"?>
<ds:datastoreItem xmlns:ds="http://schemas.openxmlformats.org/officeDocument/2006/customXml" ds:itemID="{012A57DA-ECE5-4583-9755-0D3EC2700E20}"/>
</file>

<file path=customXml/itemProps5.xml><?xml version="1.0" encoding="utf-8"?>
<ds:datastoreItem xmlns:ds="http://schemas.openxmlformats.org/officeDocument/2006/customXml" ds:itemID="{56AF022F-F19D-4D50-8483-A4A97771B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36c2048f-3a78-4f1e-97ad-b181b501d2c1</vt:lpwstr>
  </property>
</Properties>
</file>